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EF4048">
            <w:pPr>
              <w:pStyle w:val="Tabulka-buky11"/>
              <w:rPr>
                <w:lang w:val="cs-CZ"/>
              </w:rPr>
            </w:pPr>
            <w:r w:rsidRPr="00004135">
              <w:rPr>
                <w:lang w:val="cs-CZ"/>
              </w:rPr>
              <w:t xml:space="preserve">Krajský pozemkový úřad pro </w:t>
            </w:r>
            <w:r w:rsidR="00EF4048">
              <w:t>Královéhradecký</w:t>
            </w:r>
            <w:r w:rsidRPr="00004135">
              <w:rPr>
                <w:lang w:val="cs-CZ"/>
              </w:rPr>
              <w:t xml:space="preserve"> kraj</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EF4048" w:rsidP="00EF4048">
            <w:pPr>
              <w:pStyle w:val="Tabulka-buky11"/>
            </w:pPr>
            <w:r>
              <w:t xml:space="preserve">Ing. Petr Lázňovský, </w:t>
            </w:r>
            <w:r w:rsidR="00E101C7">
              <w:t>ředitel K</w:t>
            </w:r>
            <w:r>
              <w:t>rajského pozemkového úřadu pro Královéhradecký kraj</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EF4048" w:rsidP="00EF4048">
            <w:pPr>
              <w:pStyle w:val="Tabulka-buky11"/>
            </w:pPr>
            <w:r>
              <w:t xml:space="preserve">Ing. Petr Lázňovský, </w:t>
            </w:r>
            <w:r w:rsidRPr="00EF4048">
              <w:t xml:space="preserve">ředitel Krajského pozemkového úřadu pro Královéhradecký kraj </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Default="00EF4048" w:rsidP="00EF4048">
            <w:pPr>
              <w:pStyle w:val="Tabulka-buky11"/>
            </w:pPr>
            <w:r>
              <w:t>RNDr. Marie Jančíková, vedoucí Pobočky Hradec Králové</w:t>
            </w:r>
          </w:p>
          <w:p w:rsidR="00EF4048" w:rsidRPr="008B1A39" w:rsidRDefault="00EF4048" w:rsidP="00EF4048">
            <w:pPr>
              <w:pStyle w:val="Tabulka-buky11"/>
            </w:pPr>
            <w:r>
              <w:t>Ing. Michaela Stárková, odborný referent Pobočky Hradec Králové</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EF4048" w:rsidP="008B1A39">
            <w:pPr>
              <w:pStyle w:val="Tabulka-buky11"/>
            </w:pPr>
            <w:r>
              <w:t>Kydlinovská 245, 503 01 Hradec Králové</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EF4048" w:rsidP="008B1A39">
            <w:pPr>
              <w:pStyle w:val="Tabulka-buky11"/>
            </w:pPr>
            <w:r>
              <w:t>+420 602 448 126</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EF4048" w:rsidP="008B1A39">
            <w:pPr>
              <w:pStyle w:val="Tabulka-buky11"/>
            </w:pPr>
            <w:r>
              <w:t>p.laznovsky@spucr.cz</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lastRenderedPageBreak/>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y</w:t>
      </w:r>
      <w:r w:rsidR="00EF4048">
        <w:rPr>
          <w:rStyle w:val="Siln"/>
        </w:rPr>
        <w:t xml:space="preserve"> v k.ú. Loučná Hora včetně ucelené části k.ú. Smidary a Ohnišťany</w:t>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EF4048">
        <w:t xml:space="preserve">Loučná Hora, </w:t>
      </w:r>
      <w:r w:rsidR="003C6110">
        <w:t>včetně ucelené části k.</w:t>
      </w:r>
      <w:r w:rsidR="00EF4048">
        <w:t>ú. Smidary a k.ú. Ohnišťany</w:t>
      </w:r>
      <w:r w:rsidR="003C6110" w:rsidRPr="00030FB7">
        <w:rPr>
          <w:lang w:val="cs-CZ"/>
        </w:rPr>
        <w:t xml:space="preserve">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č.</w:t>
      </w:r>
      <w:r w:rsidR="003C6110">
        <w:t> </w:t>
      </w:r>
      <w:r w:rsidR="00271555">
        <w:t xml:space="preserve">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w:t>
      </w:r>
      <w:r w:rsidR="003C6110">
        <w:t> </w:t>
      </w:r>
      <w:r w:rsidR="00F20514">
        <w:t>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w:t>
      </w:r>
      <w:r w:rsidR="003C6110">
        <w:t> </w:t>
      </w:r>
      <w:r w:rsidRPr="00D05865">
        <w:rPr>
          <w:lang w:val="cs-CZ"/>
        </w:rPr>
        <w:t>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3C6110">
        <w:t> </w:t>
      </w:r>
      <w:r w:rsidR="00F20514">
        <w:t xml:space="preserve">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w:t>
      </w:r>
      <w:r w:rsidR="003C6110">
        <w:t> </w:t>
      </w:r>
      <w:r w:rsidR="00F20514" w:rsidRPr="00F20514">
        <w:t>geodetické práce.</w:t>
      </w:r>
    </w:p>
    <w:p w:rsidR="00BB0254" w:rsidRPr="00004135" w:rsidRDefault="00BB0254" w:rsidP="00EB48C8">
      <w:pPr>
        <w:pStyle w:val="Odstavecseseznamem"/>
        <w:rPr>
          <w:lang w:val="cs-CZ"/>
        </w:rPr>
      </w:pPr>
      <w:r w:rsidRPr="00004135">
        <w:rPr>
          <w:lang w:val="cs-CZ"/>
        </w:rPr>
        <w:t xml:space="preserve">Maximální hodnota opčního práva činí </w:t>
      </w:r>
      <w:r w:rsidR="00280163">
        <w:t>300 000</w:t>
      </w:r>
      <w:r w:rsidRPr="00004135">
        <w:rPr>
          <w:lang w:val="cs-CZ"/>
        </w:rPr>
        <w:t>,- Kč bez DPH. Přesná specifikace a</w:t>
      </w:r>
      <w:r w:rsidR="00A520FF">
        <w:t> </w:t>
      </w:r>
      <w:r w:rsidRPr="00004135">
        <w:rPr>
          <w:lang w:val="cs-CZ"/>
        </w:rPr>
        <w:t>rozsah případného plnění opčního práva, tj. přesné určení jednotlivých položek a</w:t>
      </w:r>
      <w:r w:rsidR="00A520FF">
        <w:t> </w:t>
      </w:r>
      <w:r w:rsidRPr="00004135">
        <w:rPr>
          <w:lang w:val="cs-CZ"/>
        </w:rPr>
        <w:t>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Zhotovitel se touto smlouvou zavazuje provést dílo na svůj náklad a na své nebezpečí v</w:t>
      </w:r>
      <w:r w:rsidR="003C6110">
        <w:t> </w:t>
      </w:r>
      <w:r w:rsidRPr="00004135">
        <w:rPr>
          <w:lang w:val="cs-CZ"/>
        </w:rPr>
        <w:t xml:space="preserve">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3C6110">
        <w:t>6</w:t>
      </w:r>
      <w:r w:rsidR="00271555">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lastRenderedPageBreak/>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Dílo bude rozděleno na následující hlavní celky sestavené z níže uvedených dílčích částí a</w:t>
      </w:r>
      <w:r w:rsidR="003C6110">
        <w:t> </w:t>
      </w:r>
      <w:r w:rsidRPr="00004135">
        <w:rPr>
          <w:lang w:val="cs-CZ"/>
        </w:rPr>
        <w:t>v</w:t>
      </w:r>
      <w:r w:rsidR="003C6110">
        <w:t> </w:t>
      </w:r>
      <w:r w:rsidRPr="00004135">
        <w:rPr>
          <w:lang w:val="cs-CZ"/>
        </w:rPr>
        <w:t xml:space="preserve">souladu se zákonem č. </w:t>
      </w:r>
      <w:r w:rsidRPr="00D05865">
        <w:rPr>
          <w:lang w:val="cs-CZ"/>
        </w:rPr>
        <w:t>139/2002 S</w:t>
      </w:r>
      <w:r w:rsidR="00CF5DC3" w:rsidRPr="00D05865">
        <w:rPr>
          <w:lang w:val="cs-CZ"/>
        </w:rPr>
        <w:t>b.</w:t>
      </w:r>
      <w:r w:rsidRPr="00004135">
        <w:rPr>
          <w:lang w:val="cs-CZ"/>
        </w:rPr>
        <w:t>, o pozemkových úpravách a pozemkových úřadech a</w:t>
      </w:r>
      <w:r w:rsidR="003C6110">
        <w:t> </w:t>
      </w:r>
      <w:r w:rsidRPr="00004135">
        <w:rPr>
          <w:lang w:val="cs-CZ"/>
        </w:rPr>
        <w:t xml:space="preserve">o změně zákona č. 229/1991 Sb., o úpravě vlastnických vztahů k půdě a jinému zemědělskému majetku, ve znění pozdějších předpisů (dále jen „zákon“) a </w:t>
      </w:r>
      <w:r w:rsidR="00700EE3">
        <w:t xml:space="preserve">dále zejména </w:t>
      </w:r>
      <w:r w:rsidRPr="00004135">
        <w:rPr>
          <w:lang w:val="cs-CZ"/>
        </w:rPr>
        <w:t>s</w:t>
      </w:r>
      <w:r w:rsidR="003C6110">
        <w:t> </w:t>
      </w:r>
      <w:r w:rsidRPr="00004135">
        <w:rPr>
          <w:lang w:val="cs-CZ"/>
        </w:rPr>
        <w:t xml:space="preserve">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(dále jen „vyhláška“), Metodickým návodem k</w:t>
      </w:r>
      <w:r w:rsidR="003C6110">
        <w:t> </w:t>
      </w:r>
      <w:r w:rsidR="004D6EEF" w:rsidRPr="004D6EEF">
        <w:t>provádění pozemkových úprav, Technickým standardem dokumentace plánu společných zařízení v pozemkových úpravách, Směrnicí ústřední ředitelky SPÚ 10/2015 o postavení a</w:t>
      </w:r>
      <w:r w:rsidR="003C6110">
        <w:t> </w:t>
      </w:r>
      <w:r w:rsidR="004D6EEF" w:rsidRPr="004D6EEF">
        <w:t xml:space="preserve">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Podrobné měření polohopisu v obvodu KoPÚ</w:t>
      </w:r>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Bpv). </w:t>
      </w:r>
    </w:p>
    <w:p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w:t>
      </w:r>
      <w:r w:rsidR="003C6110">
        <w:t> </w:t>
      </w:r>
      <w:r w:rsidRPr="00004135">
        <w:rPr>
          <w:lang w:val="cs-CZ"/>
        </w:rPr>
        <w:t>termínu do 2 měsíců od výzvy objednatele.</w:t>
      </w:r>
    </w:p>
    <w:p w:rsidR="00BB0254" w:rsidRPr="009459BB" w:rsidRDefault="00BB0254" w:rsidP="00EB48C8">
      <w:pPr>
        <w:pStyle w:val="Odstaveca"/>
        <w:rPr>
          <w:lang w:val="cs-CZ"/>
        </w:rPr>
      </w:pPr>
      <w:r w:rsidRPr="00004135">
        <w:rPr>
          <w:lang w:val="cs-CZ"/>
        </w:rPr>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rsidR="00BB0254" w:rsidRPr="00004135" w:rsidRDefault="00BB0254" w:rsidP="00EB48C8">
      <w:pPr>
        <w:pStyle w:val="Odstaveca"/>
        <w:rPr>
          <w:lang w:val="cs-CZ"/>
        </w:rPr>
      </w:pPr>
      <w:r w:rsidRPr="00004135">
        <w:rPr>
          <w:lang w:val="cs-CZ"/>
        </w:rPr>
        <w:t>Aktualizace místních a pomístních názvů, vypracování seznamu místních a</w:t>
      </w:r>
      <w:r w:rsidR="003C6110">
        <w:t> </w:t>
      </w:r>
      <w:r w:rsidRPr="00004135">
        <w:rPr>
          <w:lang w:val="cs-CZ"/>
        </w:rPr>
        <w:t>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w:t>
      </w:r>
      <w:r w:rsidR="003C6110">
        <w:t> </w:t>
      </w:r>
      <w:r w:rsidRPr="00004135">
        <w:rPr>
          <w:lang w:val="cs-CZ"/>
        </w:rPr>
        <w:t>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w:t>
      </w:r>
      <w:r w:rsidR="003C6110">
        <w:t> </w:t>
      </w:r>
      <w:r w:rsidRPr="006F31AB">
        <w:t>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A520FF">
        <w:t>podle § 5 vyhlášky</w:t>
      </w:r>
      <w:r w:rsidRPr="00004135">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Přehled zjištěných nesouladů druhů pozemků a způsobů využití v souladu s</w:t>
      </w:r>
      <w:r w:rsidR="003C6110">
        <w:t>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Dokumentace bude zpracována v rozsahu uvedeném v bodě VI. přílohy č. 1 k vyhlášce s výjimkou bodů 8), 9), 10) a v souladu s požadavky uvedenými v</w:t>
      </w:r>
      <w:r w:rsidR="003C6110">
        <w:t>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w:t>
      </w:r>
      <w:r w:rsidR="003C6110">
        <w:t> </w:t>
      </w:r>
      <w:r w:rsidRPr="004836FE">
        <w:t>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a</w:t>
      </w:r>
      <w:r w:rsidR="003C6110">
        <w:t> </w:t>
      </w:r>
      <w:r w:rsidRPr="00004135">
        <w:rPr>
          <w:lang w:val="cs-CZ"/>
        </w:rPr>
        <w:t xml:space="preserve">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w:t>
      </w:r>
      <w:r w:rsidR="003C6110">
        <w:t> </w:t>
      </w:r>
      <w:r w:rsidR="00BB0254" w:rsidRPr="00004135">
        <w:rPr>
          <w:lang w:val="cs-CZ"/>
        </w:rPr>
        <w:t xml:space="preserve">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w:t>
      </w:r>
      <w:r w:rsidR="003C6110">
        <w:t> </w:t>
      </w:r>
      <w:r w:rsidRPr="00004135">
        <w:rPr>
          <w:lang w:val="cs-CZ"/>
        </w:rPr>
        <w:t>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w:t>
      </w:r>
      <w:r w:rsidR="003C6110">
        <w:t> </w:t>
      </w:r>
      <w:r w:rsidRPr="001260B3">
        <w:t>vyhotoví soutisk návrhu PSZ na návrh nového uspořádání pozemků.</w:t>
      </w:r>
    </w:p>
    <w:p w:rsidR="00BB0254" w:rsidRPr="00004135" w:rsidRDefault="00BB0254" w:rsidP="00EB48C8">
      <w:pPr>
        <w:pStyle w:val="Odstavec111"/>
        <w:rPr>
          <w:lang w:val="cs-CZ"/>
        </w:rPr>
      </w:pPr>
      <w:r w:rsidRPr="00004135">
        <w:rPr>
          <w:lang w:val="cs-CZ"/>
        </w:rPr>
        <w:t>Dokončení a předložení aktuální dokumentace nového uspořádání pozemků a</w:t>
      </w:r>
      <w:r w:rsidR="003C6110">
        <w:t>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w:t>
      </w:r>
      <w:r w:rsidR="003C6110">
        <w:t> </w:t>
      </w:r>
      <w:r w:rsidRPr="00004135">
        <w:rPr>
          <w:lang w:val="cs-CZ"/>
        </w:rPr>
        <w:t>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r w:rsidRPr="00004135">
        <w:rPr>
          <w:lang w:val="cs-CZ"/>
        </w:rPr>
        <w:t>Paré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w:t>
      </w:r>
      <w:r w:rsidR="003C6110">
        <w:t> </w:t>
      </w:r>
      <w:r w:rsidRPr="00005468">
        <w:t>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w:t>
      </w:r>
      <w:r w:rsidR="003C6110">
        <w:t> </w:t>
      </w:r>
      <w:r w:rsidRPr="00005468">
        <w:t>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w:t>
      </w:r>
      <w:r w:rsidR="003C6110">
        <w:t> </w:t>
      </w:r>
      <w:r w:rsidR="009247A2" w:rsidRPr="009247A2">
        <w:t>zeměměřictví a o změně a doplnění některých zákonů souvisejících s jeho zavedením</w:t>
      </w:r>
      <w:r w:rsidR="009247A2">
        <w:t>,</w:t>
      </w:r>
      <w:r w:rsidRPr="00004135">
        <w:rPr>
          <w:lang w:val="cs-CZ"/>
        </w:rPr>
        <w:t xml:space="preserve"> katastrálnímu úřadu prostřednictvím odborně způsobilé osoby a</w:t>
      </w:r>
      <w:r w:rsidR="003C6110">
        <w:t> </w:t>
      </w:r>
      <w:r w:rsidRPr="00004135">
        <w:rPr>
          <w:lang w:val="cs-CZ"/>
        </w:rPr>
        <w:t xml:space="preserve">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w:t>
      </w:r>
      <w:r w:rsidR="003C6110">
        <w:t> </w:t>
      </w:r>
      <w:r w:rsidRPr="00004135">
        <w:rPr>
          <w:lang w:val="cs-CZ"/>
        </w:rPr>
        <w:t>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w:t>
      </w:r>
      <w:r w:rsidR="003C6110">
        <w:t> </w:t>
      </w:r>
      <w:r w:rsidRPr="00004135">
        <w:rPr>
          <w:lang w:val="cs-CZ"/>
        </w:rPr>
        <w:t>současně bude předána textová část ve formátu *.doc(x) nebo kompatibilní s</w:t>
      </w:r>
      <w:r w:rsidR="003C6110">
        <w:t> </w:t>
      </w:r>
      <w:r w:rsidRPr="00004135">
        <w:rPr>
          <w:lang w:val="cs-CZ"/>
        </w:rPr>
        <w:t>textovým editorem Word, tabulková část ve formátu *.xls(x) nebo kompatibilní s</w:t>
      </w:r>
      <w:r w:rsidR="003C6110">
        <w:t> </w:t>
      </w:r>
      <w:r w:rsidRPr="00004135">
        <w:rPr>
          <w:lang w:val="cs-CZ"/>
        </w:rPr>
        <w:t xml:space="preserve">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*.dgn</w:t>
      </w:r>
      <w:r w:rsidR="000C773F">
        <w:t xml:space="preserve"> nebo </w:t>
      </w:r>
      <w:r w:rsidR="000C773F">
        <w:rPr>
          <w:lang w:val="cs-CZ"/>
        </w:rPr>
        <w:t>*.vyk</w:t>
      </w:r>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w:t>
      </w:r>
      <w:r w:rsidR="009E7D55">
        <w:t>2</w:t>
      </w:r>
      <w:r w:rsidRPr="00004135">
        <w:rPr>
          <w:lang w:val="cs-CZ"/>
        </w:rPr>
        <w:t>x papírové zpracování (</w:t>
      </w:r>
      <w:r w:rsidR="009E7D55">
        <w:t xml:space="preserve">1x </w:t>
      </w:r>
      <w:r w:rsidRPr="00004135">
        <w:rPr>
          <w:lang w:val="cs-CZ"/>
        </w:rPr>
        <w:t>objednatel</w:t>
      </w:r>
      <w:r w:rsidR="009E7D55">
        <w:t xml:space="preserve">, </w:t>
      </w:r>
      <w:r w:rsidR="009E7D55" w:rsidRPr="008527D5">
        <w:t>1x obec</w:t>
      </w:r>
      <w:r w:rsidRPr="00004135">
        <w:rPr>
          <w:lang w:val="cs-CZ"/>
        </w:rPr>
        <w:t xml:space="preserve">) a CD (DVD). </w:t>
      </w:r>
    </w:p>
    <w:p w:rsidR="00BB0254" w:rsidRPr="00004135" w:rsidRDefault="00BB0254" w:rsidP="00EB48C8">
      <w:pPr>
        <w:pStyle w:val="Odstavec111"/>
        <w:rPr>
          <w:lang w:val="cs-CZ"/>
        </w:rPr>
      </w:pPr>
      <w:r w:rsidRPr="00004135">
        <w:rPr>
          <w:lang w:val="cs-CZ"/>
        </w:rPr>
        <w:t>Dokumentace nároků vlastníků (včetně map) - 2x papírové zpracování (1x objednatel</w:t>
      </w:r>
      <w:r w:rsidR="009E7D55">
        <w:t xml:space="preserve">, </w:t>
      </w:r>
      <w:r w:rsidRPr="00004135">
        <w:rPr>
          <w:lang w:val="cs-CZ"/>
        </w:rPr>
        <w:t xml:space="preserve">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Výškopisné zaměření zájmového území - 1x papírové zpracování (objednatel) a</w:t>
      </w:r>
      <w:r w:rsidR="003C6110">
        <w:t> </w:t>
      </w:r>
      <w:r w:rsidRPr="00004135">
        <w:rPr>
          <w:lang w:val="cs-CZ"/>
        </w:rPr>
        <w:t xml:space="preserve">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(paré č. 1), 1x obec</w:t>
      </w:r>
      <w:r w:rsidR="008527D5">
        <w:t xml:space="preserve"> k uložení</w:t>
      </w:r>
      <w:r w:rsidR="009E7D55">
        <w:t xml:space="preserve"> </w:t>
      </w:r>
      <w:r w:rsidR="009E7D55" w:rsidRPr="009E7D55">
        <w:t xml:space="preserve">(paré č. </w:t>
      </w:r>
      <w:r w:rsidR="009E7D55">
        <w:t>2</w:t>
      </w:r>
      <w:r w:rsidR="009E7D55" w:rsidRPr="009E7D55">
        <w:t>)</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w:t>
      </w:r>
      <w:r w:rsidR="003C6110">
        <w:t> </w:t>
      </w:r>
      <w:r w:rsidRPr="00004135">
        <w:rPr>
          <w:lang w:val="cs-CZ"/>
        </w:rPr>
        <w:t>o</w:t>
      </w:r>
      <w:r w:rsidR="003C6110">
        <w:t> </w:t>
      </w:r>
      <w:r w:rsidRPr="00004135">
        <w:rPr>
          <w:lang w:val="cs-CZ"/>
        </w:rPr>
        <w:t xml:space="preserve">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w:t>
      </w:r>
      <w:r w:rsidR="003C6110">
        <w:t> </w:t>
      </w:r>
      <w:r w:rsidR="008527D5">
        <w:t>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3C6110">
        <w:t>Hradec Králové</w:t>
      </w:r>
      <w:r w:rsidR="003B67C5">
        <w:rPr>
          <w:lang w:val="cs-CZ"/>
        </w:rPr>
        <w:t xml:space="preserve">, adresa </w:t>
      </w:r>
      <w:r w:rsidR="003C6110">
        <w:t>Haškova 357/6, 500 02 Hradec Králové</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w:t>
      </w:r>
      <w:r w:rsidR="003C6110">
        <w:t> </w:t>
      </w:r>
      <w:r w:rsidR="008B5D87" w:rsidRPr="002A3B15">
        <w:t>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u hlavního celku 3.3. po předložení kladného stanoviska katastrálního úřadu k</w:t>
      </w:r>
      <w:r w:rsidR="003C6110">
        <w:t> </w:t>
      </w:r>
      <w:r w:rsidRPr="00004135">
        <w:rPr>
          <w:lang w:val="cs-CZ"/>
        </w:rPr>
        <w:t xml:space="preserve">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w:t>
      </w:r>
      <w:r w:rsidR="003C6110">
        <w:t> </w:t>
      </w:r>
      <w:r w:rsidRPr="00004135">
        <w:rPr>
          <w:lang w:val="cs-CZ"/>
        </w:rPr>
        <w:t>němž došlo k zápisu KoPÚ do katastru nemovitostí.</w:t>
      </w: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U cen geodetických a projekčních prací, u nichž je měrná jednotka 100 bm,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0" w:author="Strolená Irena Ing." w:date="2015-09-14T16:35:00Z">
        <w:r w:rsidR="00001A1A">
          <w:t xml:space="preserve"> </w:t>
        </w:r>
      </w:ins>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w:t>
      </w:r>
      <w:r w:rsidR="003C6110">
        <w:t> </w:t>
      </w:r>
      <w:r w:rsidR="00BB0254" w:rsidRPr="000912B6">
        <w:rPr>
          <w:lang w:val="cs-CZ"/>
        </w:rPr>
        <w:t>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w:t>
      </w:r>
      <w:r w:rsidR="003C6110">
        <w:t> </w:t>
      </w:r>
      <w:r w:rsidR="00066FD6" w:rsidRPr="0092178B">
        <w:t>nedodělků řádně předat objednateli</w:t>
      </w:r>
      <w:r w:rsidR="00066FD6">
        <w:t>, o předání a převzetí bude vyhotoven protokol</w:t>
      </w:r>
      <w:r w:rsidR="00066FD6" w:rsidRPr="0092178B">
        <w:t>. Pokud objednatel bude souhlasit s provedenou opravou, potvrdí  zhotoviteli protokol o</w:t>
      </w:r>
      <w:r w:rsidR="003C6110">
        <w:t> </w:t>
      </w:r>
      <w:r w:rsidR="00066FD6" w:rsidRPr="0092178B">
        <w:t>odstranění vad a</w:t>
      </w:r>
      <w:r w:rsidR="00066FD6">
        <w:t xml:space="preserve"> nedodělků.</w:t>
      </w:r>
    </w:p>
    <w:p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203C2D">
        <w:t>8</w:t>
      </w:r>
      <w:r w:rsidR="008E3999">
        <w:rPr>
          <w:lang w:val="cs-CZ"/>
        </w:rPr>
        <w:t xml:space="preserve">. </w:t>
      </w:r>
      <w:r w:rsidR="008E3999">
        <w:t xml:space="preserve">této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w:t>
      </w:r>
      <w:r w:rsidR="003C6110">
        <w:t> </w:t>
      </w:r>
      <w:r w:rsidRPr="00004135">
        <w:rPr>
          <w:lang w:val="cs-CZ"/>
        </w:rPr>
        <w:t>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z této smlouvy či stanovené obecně závaznými právními předpisy, je objednatel oprávněn dožadovat se toho, aby zhotovitel odstranil vady vzniklé vadným prováděním a dílo prováděl řádným způsobem. Jestliže zhotovitel díla tak neučiní ani v</w:t>
      </w:r>
      <w:r w:rsidR="003C6110">
        <w:t> </w:t>
      </w:r>
      <w:r w:rsidRPr="00004135">
        <w:rPr>
          <w:lang w:val="cs-CZ"/>
        </w:rPr>
        <w:t>přiměřené lhůtě mu k tomu poskytnuté a postup zhotovitele by vedl nepochybně k</w:t>
      </w:r>
      <w:r w:rsidR="003C6110">
        <w:t> </w:t>
      </w:r>
      <w:r w:rsidRPr="00004135">
        <w:rPr>
          <w:lang w:val="cs-CZ"/>
        </w:rPr>
        <w:t xml:space="preserve">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Objednatel si vyhrazuje právo přerušit práce v případě nedostatku finančních prostředků na tyto práce přidělených ze státního rozpočtu, popř. při zastavení řízení o</w:t>
      </w:r>
      <w:r w:rsidR="003C6110">
        <w:t> </w:t>
      </w:r>
      <w:r w:rsidRPr="00004135">
        <w:rPr>
          <w:lang w:val="cs-CZ"/>
        </w:rPr>
        <w:t xml:space="preserve">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w:t>
      </w:r>
      <w:r w:rsidR="003C6110">
        <w:t> </w:t>
      </w:r>
      <w:r w:rsidRPr="00004135">
        <w:rPr>
          <w:lang w:val="cs-CZ"/>
        </w:rPr>
        <w:t>smlouvy. Protokol musí obsahovat zejména soupis veškerých uskutečněných prací a</w:t>
      </w:r>
      <w:r w:rsidR="003C6110">
        <w:t> </w:t>
      </w:r>
      <w:r w:rsidRPr="00004135">
        <w:rPr>
          <w:lang w:val="cs-CZ"/>
        </w:rPr>
        <w:t>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w:t>
      </w:r>
      <w:r w:rsidR="003C6110">
        <w:t> </w:t>
      </w:r>
      <w:r w:rsidRPr="007B2089">
        <w:t>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w:t>
      </w:r>
      <w:r w:rsidR="003C6110">
        <w:t> </w:t>
      </w:r>
      <w:r w:rsidRPr="00004135">
        <w:rPr>
          <w:lang w:val="cs-CZ"/>
        </w:rPr>
        <w:t>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Zhotovitel se zavazuje použít neveřejné informace výhradně v souvislosti s</w:t>
      </w:r>
      <w:r w:rsidR="003C6110">
        <w:t> </w:t>
      </w:r>
      <w:r w:rsidRPr="00004135">
        <w:rPr>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w:t>
      </w:r>
      <w:r w:rsidR="003C6110">
        <w:t> </w:t>
      </w:r>
      <w:r w:rsidRPr="00004135">
        <w:rPr>
          <w:lang w:val="cs-CZ"/>
        </w:rPr>
        <w:t>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w:t>
      </w:r>
      <w:r w:rsidR="003C6110">
        <w:t> </w:t>
      </w:r>
      <w:r w:rsidRPr="00004135">
        <w:rPr>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w:t>
      </w:r>
      <w:r w:rsidR="003C6110">
        <w:t> </w:t>
      </w:r>
      <w:r w:rsidRPr="00004135">
        <w:rPr>
          <w:lang w:val="cs-CZ"/>
        </w:rPr>
        <w:t>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E2155D">
        <w:t> </w:t>
      </w:r>
      <w:r w:rsidRPr="00004135">
        <w:rPr>
          <w:lang w:val="cs-CZ"/>
        </w:rPr>
        <w:t>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případě porušení jakéhokoliv ustanovení tohoto článku smlouvy vzniká objednateli nárok na zaplacení smluvní pokuty. Výše smluvní pokuty je stanovena na</w:t>
      </w:r>
      <w:r w:rsidR="003C6110">
        <w:t xml:space="preserve"> 150 000</w:t>
      </w:r>
      <w:r w:rsidRPr="00832965">
        <w:t xml:space="preserve">,- Kč (slovy </w:t>
      </w:r>
      <w:r w:rsidR="003C6110">
        <w:t>jednostopadesáttisíc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w:t>
      </w:r>
      <w:r w:rsidR="00E2155D">
        <w:t> </w:t>
      </w:r>
      <w:r w:rsidRPr="00004135">
        <w:rPr>
          <w:lang w:val="cs-CZ"/>
        </w:rPr>
        <w:t>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ve veřejné správě a o změně některých zákonů (zákon o finanční kontrole), ve znění pozdějších předpisů, osobou povinnou spolupůsobit při výkonu finanční kontroly prováděné v</w:t>
      </w:r>
      <w:r w:rsidR="00E2155D">
        <w:t> </w:t>
      </w:r>
      <w:r w:rsidRPr="00004135">
        <w:rPr>
          <w:lang w:val="cs-CZ"/>
        </w:rPr>
        <w:t xml:space="preserve">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w:t>
      </w:r>
      <w:r w:rsidR="00E2155D">
        <w:t> </w:t>
      </w:r>
      <w:r w:rsidRPr="003D1378">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t.j. ......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w:t>
      </w:r>
      <w:r w:rsidR="00E2155D">
        <w:t> </w:t>
      </w:r>
      <w:r w:rsidRPr="00004135">
        <w:rPr>
          <w:lang w:val="cs-CZ"/>
        </w:rPr>
        <w:t>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w:t>
      </w:r>
      <w:r w:rsidR="00E2155D">
        <w:t> </w:t>
      </w:r>
      <w:r w:rsidRPr="00004135">
        <w:rPr>
          <w:lang w:val="cs-CZ"/>
        </w:rPr>
        <w:t>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AD7D31" w:rsidRDefault="00751711" w:rsidP="00EB48C8">
      <w:pPr>
        <w:pStyle w:val="Odstavecseseznamem"/>
        <w:rPr>
          <w:lang w:val="cs-CZ"/>
        </w:rPr>
      </w:pPr>
      <w:r>
        <w:t xml:space="preserve">Na </w:t>
      </w:r>
      <w:r w:rsidRPr="00751711">
        <w:t xml:space="preserve">plnění zakázky se </w:t>
      </w:r>
      <w:commentRangeStart w:id="1"/>
      <w:r w:rsidRPr="00751711">
        <w:t xml:space="preserve">bude / nebude </w:t>
      </w:r>
      <w:commentRangeEnd w:id="1"/>
      <w:r w:rsidR="004B0023">
        <w:rPr>
          <w:rStyle w:val="Odkaznakoment"/>
        </w:rPr>
        <w:commentReference w:id="1"/>
      </w:r>
      <w:r w:rsidRPr="00751711">
        <w:t xml:space="preserve">podílet subdodavatel zhotovitele. Pokud ano,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w:t>
      </w:r>
      <w:r w:rsidR="00E2155D">
        <w:t> </w:t>
      </w:r>
      <w:r w:rsidRPr="00751711">
        <w:t>výkonu povolání autorizovaných architektů a o výkonu povolání autorizovaných inženýrů a techniků činných ve výstavbě</w:t>
      </w:r>
      <w:r>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 xml:space="preserve">Smlouva je vyhotovena ve čtyřech </w:t>
      </w:r>
      <w:bookmarkStart w:id="2" w:name="_GoBack"/>
      <w:bookmarkEnd w:id="2"/>
      <w:r w:rsidRPr="00004135">
        <w:rPr>
          <w:lang w:val="cs-CZ"/>
        </w:rPr>
        <w:t>stejnopisech, ve dvou vyhotoveních pro objednatele a ve dvou vyhotoveních pro zhotovitele a každý z</w:t>
      </w:r>
      <w:r w:rsidR="00E2155D">
        <w:t> </w:t>
      </w:r>
      <w:r w:rsidRPr="00004135">
        <w:rPr>
          <w:lang w:val="cs-CZ"/>
        </w:rPr>
        <w:t xml:space="preserve">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E2155D" w:rsidP="000A0ADC">
            <w:r>
              <w:t>Ing. Petr Lázňovský</w:t>
            </w:r>
          </w:p>
          <w:p w:rsidR="00E2155D" w:rsidRDefault="00E2155D" w:rsidP="000A0ADC">
            <w:r>
              <w:t>ředitel</w:t>
            </w:r>
          </w:p>
          <w:p w:rsidR="00B11C9D" w:rsidRDefault="00E2155D" w:rsidP="00E2155D">
            <w:r>
              <w:t>Krajského pozemkového úřadu</w:t>
            </w:r>
          </w:p>
          <w:p w:rsidR="00E2155D" w:rsidRDefault="00E2155D" w:rsidP="00E2155D">
            <w:r>
              <w:t>pro Královéhradecký kraj</w:t>
            </w:r>
          </w:p>
          <w:p w:rsidR="00E2155D" w:rsidRPr="00004135" w:rsidRDefault="00E2155D" w:rsidP="00E2155D">
            <w:pPr>
              <w:rPr>
                <w:lang w:val="cs-CZ"/>
              </w:rPr>
            </w:pPr>
            <w:r>
              <w:t>Státní pozemkový úřad</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E2155D">
            <w:pPr>
              <w:spacing w:before="240"/>
              <w:rPr>
                <w:lang w:val="cs-CZ"/>
              </w:rPr>
            </w:pPr>
            <w:r w:rsidRPr="00004135">
              <w:rPr>
                <w:lang w:val="cs-CZ"/>
              </w:rPr>
              <w:t>1. Položkový výkaz činností</w:t>
            </w:r>
            <w:r w:rsidR="00E2155D">
              <w:t xml:space="preserve"> - KoPÚ Loučná Hora</w:t>
            </w:r>
          </w:p>
        </w:tc>
      </w:tr>
    </w:tbl>
    <w:p w:rsidR="008D2DD1" w:rsidRPr="00004135" w:rsidRDefault="008D2DD1" w:rsidP="00E2155D">
      <w:pPr>
        <w:rPr>
          <w:lang w:val="cs-CZ"/>
        </w:rPr>
      </w:pPr>
    </w:p>
    <w:sectPr w:rsidR="008D2DD1" w:rsidRPr="00004135" w:rsidSect="00CE18AF">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rolená Irena Ing." w:date="2015-09-15T07:04:00Z" w:initials="SII">
    <w:p w:rsidR="004B0023" w:rsidRDefault="004B0023">
      <w:pPr>
        <w:pStyle w:val="Textkomente"/>
      </w:pPr>
      <w:r>
        <w:rPr>
          <w:rStyle w:val="Odkaznakoment"/>
        </w:rPr>
        <w:annotationRef/>
      </w:r>
      <w:r w:rsidRPr="004B0023">
        <w:t>VZOR - Vyplnit podle potřeby</w:t>
      </w:r>
      <w:r>
        <w:t>, volitelný text.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57" w:rsidRDefault="00212857" w:rsidP="0072075B">
      <w:pPr>
        <w:spacing w:after="0" w:line="240" w:lineRule="auto"/>
      </w:pPr>
      <w:r>
        <w:separator/>
      </w:r>
    </w:p>
  </w:endnote>
  <w:endnote w:type="continuationSeparator" w:id="0">
    <w:p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EA126E">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EA126E">
          <w:rPr>
            <w:noProof/>
            <w:sz w:val="16"/>
            <w:lang w:val="cs-CZ"/>
          </w:rPr>
          <w:t>17</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57" w:rsidRDefault="00212857" w:rsidP="0072075B">
      <w:pPr>
        <w:spacing w:after="0" w:line="240" w:lineRule="auto"/>
      </w:pPr>
      <w:r>
        <w:separator/>
      </w:r>
    </w:p>
  </w:footnote>
  <w:footnote w:type="continuationSeparator" w:id="0">
    <w:p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EF4048">
      <w:t>Loučná Hora včetně ucelené části k.ú. Smidary a Ohnišťany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Komplexní pozemkové úpravy v k. ú.</w:t>
    </w:r>
    <w:r w:rsidR="00EF4048">
      <w:t xml:space="preserve"> Loučná Hora včetně ucelené části k.ú. Smidary a Ohnišťany</w:t>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854EE"/>
    <w:rsid w:val="0019518F"/>
    <w:rsid w:val="001D5389"/>
    <w:rsid w:val="001F66AF"/>
    <w:rsid w:val="00200280"/>
    <w:rsid w:val="00203C2D"/>
    <w:rsid w:val="00205D43"/>
    <w:rsid w:val="00206C94"/>
    <w:rsid w:val="00212857"/>
    <w:rsid w:val="002428CB"/>
    <w:rsid w:val="0025120D"/>
    <w:rsid w:val="00271555"/>
    <w:rsid w:val="00271E8C"/>
    <w:rsid w:val="00275DBD"/>
    <w:rsid w:val="00276384"/>
    <w:rsid w:val="00280088"/>
    <w:rsid w:val="00280163"/>
    <w:rsid w:val="00281525"/>
    <w:rsid w:val="002A3B15"/>
    <w:rsid w:val="002B446D"/>
    <w:rsid w:val="002B69A4"/>
    <w:rsid w:val="002F739E"/>
    <w:rsid w:val="002F74E3"/>
    <w:rsid w:val="003152DF"/>
    <w:rsid w:val="003209B3"/>
    <w:rsid w:val="00343AF7"/>
    <w:rsid w:val="00351584"/>
    <w:rsid w:val="00367ED6"/>
    <w:rsid w:val="00374495"/>
    <w:rsid w:val="0039091D"/>
    <w:rsid w:val="00391C69"/>
    <w:rsid w:val="003A5CF4"/>
    <w:rsid w:val="003B67C5"/>
    <w:rsid w:val="003C3C10"/>
    <w:rsid w:val="003C4035"/>
    <w:rsid w:val="003C6110"/>
    <w:rsid w:val="003D1378"/>
    <w:rsid w:val="003E4306"/>
    <w:rsid w:val="00402998"/>
    <w:rsid w:val="004369D5"/>
    <w:rsid w:val="0044436D"/>
    <w:rsid w:val="00466841"/>
    <w:rsid w:val="004836FE"/>
    <w:rsid w:val="00494527"/>
    <w:rsid w:val="004A29B7"/>
    <w:rsid w:val="004B0023"/>
    <w:rsid w:val="004C12F3"/>
    <w:rsid w:val="004D6EEF"/>
    <w:rsid w:val="004D6F9F"/>
    <w:rsid w:val="005021DE"/>
    <w:rsid w:val="0050344D"/>
    <w:rsid w:val="005074DB"/>
    <w:rsid w:val="00516AEF"/>
    <w:rsid w:val="00555DD2"/>
    <w:rsid w:val="005846D5"/>
    <w:rsid w:val="00605862"/>
    <w:rsid w:val="006058D4"/>
    <w:rsid w:val="00612880"/>
    <w:rsid w:val="006269D6"/>
    <w:rsid w:val="00634F2E"/>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F3613"/>
    <w:rsid w:val="00820E36"/>
    <w:rsid w:val="008252F0"/>
    <w:rsid w:val="00832965"/>
    <w:rsid w:val="008450FC"/>
    <w:rsid w:val="008503B6"/>
    <w:rsid w:val="008527D5"/>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9E7D55"/>
    <w:rsid w:val="00A00D3A"/>
    <w:rsid w:val="00A05ECE"/>
    <w:rsid w:val="00A1442F"/>
    <w:rsid w:val="00A36AD7"/>
    <w:rsid w:val="00A520FF"/>
    <w:rsid w:val="00A72063"/>
    <w:rsid w:val="00AB2470"/>
    <w:rsid w:val="00AB3025"/>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85FF9"/>
    <w:rsid w:val="00CA684A"/>
    <w:rsid w:val="00CC04AD"/>
    <w:rsid w:val="00CC17A0"/>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589D"/>
    <w:rsid w:val="00E101C7"/>
    <w:rsid w:val="00E2155D"/>
    <w:rsid w:val="00E22ED5"/>
    <w:rsid w:val="00E349FC"/>
    <w:rsid w:val="00E9294E"/>
    <w:rsid w:val="00EA126E"/>
    <w:rsid w:val="00EB48C8"/>
    <w:rsid w:val="00EB78CE"/>
    <w:rsid w:val="00EC6DF7"/>
    <w:rsid w:val="00ED056C"/>
    <w:rsid w:val="00ED22C2"/>
    <w:rsid w:val="00EF4048"/>
    <w:rsid w:val="00F1457B"/>
    <w:rsid w:val="00F14E52"/>
    <w:rsid w:val="00F20514"/>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0E0E9-8FC9-4FD6-868A-B5595DEC3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7283</Words>
  <Characters>42974</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Žáková Petra Ing.</cp:lastModifiedBy>
  <cp:revision>2</cp:revision>
  <cp:lastPrinted>2016-09-09T08:13:00Z</cp:lastPrinted>
  <dcterms:created xsi:type="dcterms:W3CDTF">2016-09-09T08:14:00Z</dcterms:created>
  <dcterms:modified xsi:type="dcterms:W3CDTF">2016-09-09T08:14:00Z</dcterms:modified>
</cp:coreProperties>
</file>